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BBC791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ins w:id="1" w:author="Andrzej Michalik" w:date="2023-10-25T11:38:00Z">
        <w:r w:rsidR="00427ABF">
          <w:rPr>
            <w:rFonts w:ascii="Cambria" w:hAnsi="Cambria" w:cs="Arial"/>
            <w:bCs/>
            <w:lang w:eastAsia="pl-PL"/>
          </w:rPr>
          <w:t>Pułtusk w roku 2024</w:t>
        </w:r>
      </w:ins>
      <w:del w:id="2" w:author="Andrzej Michalik" w:date="2023-10-25T11:38:00Z">
        <w:r w:rsidDel="00427ABF">
          <w:rPr>
            <w:rFonts w:ascii="Cambria" w:hAnsi="Cambria" w:cs="Arial"/>
            <w:bCs/>
            <w:sz w:val="22"/>
            <w:szCs w:val="22"/>
          </w:rPr>
          <w:delText>____________________________________________ w roku 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85600" w14:textId="77777777" w:rsidR="00031811" w:rsidRDefault="00031811">
      <w:r>
        <w:separator/>
      </w:r>
    </w:p>
  </w:endnote>
  <w:endnote w:type="continuationSeparator" w:id="0">
    <w:p w14:paraId="0DC2A833" w14:textId="77777777" w:rsidR="00031811" w:rsidRDefault="0003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7AB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58240" w14:textId="77777777" w:rsidR="00031811" w:rsidRDefault="00031811">
      <w:r>
        <w:separator/>
      </w:r>
    </w:p>
  </w:footnote>
  <w:footnote w:type="continuationSeparator" w:id="0">
    <w:p w14:paraId="248B55C9" w14:textId="77777777" w:rsidR="00031811" w:rsidRDefault="00031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zej Michalik">
    <w15:presenceInfo w15:providerId="AD" w15:userId="S-1-5-21-1258824510-3303949563-3469234235-557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31811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27ABF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5</cp:revision>
  <dcterms:created xsi:type="dcterms:W3CDTF">2022-06-26T13:00:00Z</dcterms:created>
  <dcterms:modified xsi:type="dcterms:W3CDTF">2023-10-25T09:38:00Z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